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B6" w:rsidRDefault="00E927B6" w:rsidP="00E927B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http://www.capgemini.com/services/outsourcing/green-it/</w:t>
      </w:r>
    </w:p>
    <w:p w:rsidR="00BE174C" w:rsidRDefault="00BE174C" w:rsidP="00E927B6">
      <w:pPr>
        <w:pStyle w:val="Nadpis1"/>
        <w:rPr>
          <w:bCs w:val="0"/>
          <w:szCs w:val="24"/>
        </w:rPr>
      </w:pPr>
      <w:r>
        <w:rPr>
          <w:bCs w:val="0"/>
          <w:szCs w:val="24"/>
        </w:rPr>
        <w:t>Zelenější IT</w:t>
      </w:r>
    </w:p>
    <w:p w:rsidR="00BE174C" w:rsidRDefault="00BE174C">
      <w:pPr>
        <w:pStyle w:val="Normlnweb"/>
      </w:pPr>
      <w:r>
        <w:t>Organizace si začínají uvědomovat sv</w:t>
      </w:r>
      <w:r w:rsidR="002F73A6">
        <w:t>ou odpovědnost</w:t>
      </w:r>
      <w:r>
        <w:t xml:space="preserve"> vůči životnímu prostředí v rámci svých širších </w:t>
      </w:r>
      <w:hyperlink r:id="rId5" w:tooltip="corporate social responsibility" w:history="1">
        <w:r w:rsidR="002F73A6">
          <w:rPr>
            <w:rStyle w:val="Hypertextovodkaz"/>
          </w:rPr>
          <w:t>závazků</w:t>
        </w:r>
        <w:r>
          <w:rPr>
            <w:rStyle w:val="Hypertextovodkaz"/>
          </w:rPr>
          <w:t xml:space="preserve"> udržitelnosti a společenské odpovědnosti firem</w:t>
        </w:r>
      </w:hyperlink>
      <w:r>
        <w:t>, ať ve formě „zelených“, „ekologicky šetrných“ nebo „uhlíkově neutrálních“ strategií a kampaní.</w:t>
      </w:r>
    </w:p>
    <w:p w:rsidR="00BE174C" w:rsidRDefault="00BE174C">
      <w:pPr>
        <w:pStyle w:val="Normlnweb"/>
      </w:pPr>
      <w:r>
        <w:t>Obor IT se nachází v </w:t>
      </w:r>
      <w:del w:id="0" w:author="Jana" w:date="2009-03-15T11:47:00Z">
        <w:r w:rsidDel="00A249A2">
          <w:delText>jedinečné</w:delText>
        </w:r>
      </w:del>
      <w:r>
        <w:t xml:space="preserve"> situaci, kdy je nejen zdrojem CO</w:t>
      </w:r>
      <w:r>
        <w:rPr>
          <w:vertAlign w:val="subscript"/>
        </w:rPr>
        <w:t>2</w:t>
      </w:r>
      <w:r>
        <w:t>, ale také možným zachráncem pro organizace, které chtějí vylepšit sv</w:t>
      </w:r>
      <w:del w:id="1" w:author="Tereza" w:date="2009-03-12T13:26:00Z">
        <w:r w:rsidDel="00A90852">
          <w:delText>á</w:delText>
        </w:r>
      </w:del>
      <w:ins w:id="2" w:author="Tereza" w:date="2009-03-12T13:26:00Z">
        <w:r w:rsidR="00A90852">
          <w:t>é</w:t>
        </w:r>
      </w:ins>
      <w:r>
        <w:t xml:space="preserve"> </w:t>
      </w:r>
      <w:del w:id="3" w:author="Tereza" w:date="2009-03-12T13:26:00Z">
        <w:r w:rsidDel="00A90852">
          <w:delText>postavení</w:delText>
        </w:r>
      </w:del>
      <w:del w:id="4" w:author="Tereza" w:date="2009-03-12T13:24:00Z">
        <w:r w:rsidDel="00A90852">
          <w:delText xml:space="preserve"> </w:delText>
        </w:r>
      </w:del>
      <w:ins w:id="5" w:author="Tereza" w:date="2009-03-12T13:26:00Z">
        <w:r w:rsidR="00A90852">
          <w:t>renomé</w:t>
        </w:r>
      </w:ins>
      <w:r>
        <w:t xml:space="preserve"> ekologicky odpovědných organizací.</w:t>
      </w:r>
      <w:del w:id="6" w:author="Tereza" w:date="2009-03-12T13:24:00Z">
        <w:r w:rsidDel="00A90852">
          <w:delText xml:space="preserve"> </w:delText>
        </w:r>
      </w:del>
    </w:p>
    <w:p w:rsidR="00BE174C" w:rsidRDefault="00BE174C">
      <w:pPr>
        <w:pStyle w:val="Nadpis2"/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Nejde jen o ekologii</w:t>
      </w:r>
    </w:p>
    <w:p w:rsidR="00BE174C" w:rsidRDefault="00BE174C">
      <w:pPr>
        <w:pStyle w:val="Normlnweb"/>
      </w:pPr>
      <w:del w:id="7" w:author="Tereza" w:date="2009-03-12T13:27:00Z">
        <w:r w:rsidDel="00A90852">
          <w:delText>Pro mnoho organizací ne</w:delText>
        </w:r>
        <w:r w:rsidR="0049670C" w:rsidDel="00A90852">
          <w:delText xml:space="preserve">ní </w:delText>
        </w:r>
      </w:del>
      <w:ins w:id="8" w:author="Tereza" w:date="2009-03-12T13:27:00Z">
        <w:r w:rsidR="00A90852">
          <w:t>Š</w:t>
        </w:r>
      </w:ins>
      <w:del w:id="9" w:author="Tereza" w:date="2009-03-12T13:27:00Z">
        <w:r w:rsidR="0049670C" w:rsidDel="00A90852">
          <w:delText>š</w:delText>
        </w:r>
      </w:del>
      <w:r w:rsidR="0049670C">
        <w:t xml:space="preserve">etrný přístup k </w:t>
      </w:r>
      <w:r>
        <w:t>životní</w:t>
      </w:r>
      <w:r w:rsidR="0049670C">
        <w:t>mu</w:t>
      </w:r>
      <w:r>
        <w:t xml:space="preserve"> prostředí, klimatick</w:t>
      </w:r>
      <w:r w:rsidR="002F73A6">
        <w:t>é</w:t>
      </w:r>
      <w:r>
        <w:t xml:space="preserve"> změn</w:t>
      </w:r>
      <w:r w:rsidR="002F73A6">
        <w:t>y</w:t>
      </w:r>
      <w:r>
        <w:t xml:space="preserve"> nebo ekologický přístup </w:t>
      </w:r>
      <w:ins w:id="10" w:author="Tereza" w:date="2009-03-12T13:27:00Z">
        <w:r w:rsidR="00A90852">
          <w:t xml:space="preserve">nejsou pro mnoho organizací </w:t>
        </w:r>
      </w:ins>
      <w:r>
        <w:t xml:space="preserve">jediným motivem. V době rostoucích celosvětových ekonomických potíží potřebují organizace snižovat náklady nebo </w:t>
      </w:r>
      <w:ins w:id="11" w:author="Tereza" w:date="2009-03-12T13:28:00Z">
        <w:r w:rsidR="00A90852">
          <w:t>vytěžit vyšší výkon s</w:t>
        </w:r>
      </w:ins>
      <w:del w:id="12" w:author="Tereza" w:date="2009-03-12T13:28:00Z">
        <w:r w:rsidDel="00A90852">
          <w:delText>z</w:delText>
        </w:r>
      </w:del>
      <w:r>
        <w:t>e stejný</w:t>
      </w:r>
      <w:del w:id="13" w:author="Tereza" w:date="2009-03-12T13:28:00Z">
        <w:r w:rsidDel="00A90852">
          <w:delText>ch</w:delText>
        </w:r>
      </w:del>
      <w:ins w:id="14" w:author="Tereza" w:date="2009-03-12T13:28:00Z">
        <w:r w:rsidR="00A90852">
          <w:t>mi</w:t>
        </w:r>
      </w:ins>
      <w:r>
        <w:t xml:space="preserve"> výdaj</w:t>
      </w:r>
      <w:ins w:id="15" w:author="Tereza" w:date="2009-03-12T13:28:00Z">
        <w:r w:rsidR="00A90852">
          <w:t>i</w:t>
        </w:r>
      </w:ins>
      <w:del w:id="16" w:author="Tereza" w:date="2009-03-12T13:28:00Z">
        <w:r w:rsidDel="00A90852">
          <w:delText>ů vytěžit vyšší výkon</w:delText>
        </w:r>
      </w:del>
      <w:r>
        <w:t xml:space="preserve">. </w:t>
      </w:r>
      <w:ins w:id="17" w:author="Tereza" w:date="2009-03-12T13:29:00Z">
        <w:r w:rsidR="00A90852">
          <w:t>Z</w:t>
        </w:r>
      </w:ins>
      <w:del w:id="18" w:author="Tereza" w:date="2009-03-12T13:29:00Z">
        <w:r w:rsidDel="00A90852">
          <w:delText>Naštěstí se z</w:delText>
        </w:r>
      </w:del>
      <w:r>
        <w:t xml:space="preserve">lepšení v zelených technologiích </w:t>
      </w:r>
      <w:ins w:id="19" w:author="Tereza" w:date="2009-03-12T13:29:00Z">
        <w:r w:rsidR="00A90852">
          <w:t xml:space="preserve">naštěstí </w:t>
        </w:r>
      </w:ins>
      <w:r>
        <w:t xml:space="preserve">často </w:t>
      </w:r>
      <w:del w:id="20" w:author="Tereza" w:date="2009-03-12T13:29:00Z">
        <w:r w:rsidDel="00A90852">
          <w:delText xml:space="preserve">rovnají </w:delText>
        </w:r>
      </w:del>
      <w:ins w:id="21" w:author="Tereza" w:date="2009-03-12T13:29:00Z">
        <w:del w:id="22" w:author="Jana" w:date="2009-03-15T11:48:00Z">
          <w:r w:rsidR="00A90852" w:rsidDel="00A249A2">
            <w:delText xml:space="preserve">často </w:delText>
          </w:r>
        </w:del>
        <w:r w:rsidR="00A90852">
          <w:t xml:space="preserve">spěje ke </w:t>
        </w:r>
      </w:ins>
      <w:r>
        <w:t>zlepšení</w:t>
      </w:r>
      <w:del w:id="23" w:author="Tereza" w:date="2009-03-12T13:29:00Z">
        <w:r w:rsidDel="00A90852">
          <w:delText>m</w:delText>
        </w:r>
      </w:del>
      <w:r>
        <w:t xml:space="preserve"> účinnosti.</w:t>
      </w:r>
      <w:del w:id="24" w:author="Tereza" w:date="2009-03-12T13:30:00Z">
        <w:r w:rsidDel="00A90852">
          <w:delText xml:space="preserve"> </w:delText>
        </w:r>
      </w:del>
    </w:p>
    <w:p w:rsidR="00BE174C" w:rsidRDefault="00BE174C">
      <w:pPr>
        <w:pStyle w:val="Nadpis2"/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Více IT neznamená méně ekologie</w:t>
      </w:r>
    </w:p>
    <w:p w:rsidR="00BE174C" w:rsidRDefault="00BE174C">
      <w:pPr>
        <w:pStyle w:val="Normlnweb"/>
      </w:pPr>
      <w:r>
        <w:t>Běžným omylem je</w:t>
      </w:r>
      <w:r w:rsidR="0049670C">
        <w:t xml:space="preserve"> předpoklad</w:t>
      </w:r>
      <w:r>
        <w:t xml:space="preserve">, že nasazení </w:t>
      </w:r>
      <w:del w:id="25" w:author="Jana" w:date="2009-03-15T11:49:00Z">
        <w:r w:rsidDel="00A249A2">
          <w:delText>více IT</w:delText>
        </w:r>
      </w:del>
      <w:ins w:id="26" w:author="Jana" w:date="2009-03-15T11:49:00Z">
        <w:r w:rsidR="00A249A2">
          <w:t>dalších technologií</w:t>
        </w:r>
      </w:ins>
      <w:r>
        <w:t xml:space="preserve"> okamžitě vede ke zvětšení uhlíkové stopy organizace. Správné nasazení IT však může </w:t>
      </w:r>
      <w:r w:rsidR="0049670C">
        <w:t>vést k</w:t>
      </w:r>
      <w:r>
        <w:t xml:space="preserve"> opak</w:t>
      </w:r>
      <w:r w:rsidR="0049670C">
        <w:t>u</w:t>
      </w:r>
      <w:r>
        <w:t xml:space="preserve">. </w:t>
      </w:r>
      <w:r w:rsidR="0049670C">
        <w:t xml:space="preserve">Studie </w:t>
      </w:r>
      <w:del w:id="27" w:author="Jana" w:date="2009-03-15T11:49:00Z">
        <w:r w:rsidR="0049670C" w:rsidDel="00A249A2">
          <w:delText>Capgemini</w:delText>
        </w:r>
        <w:r w:rsidDel="00A249A2">
          <w:delText xml:space="preserve"> </w:delText>
        </w:r>
      </w:del>
      <w:r w:rsidR="0049670C">
        <w:t>z</w:t>
      </w:r>
      <w:r>
        <w:t xml:space="preserve"> oblasti </w:t>
      </w:r>
      <w:r w:rsidR="0049670C">
        <w:t xml:space="preserve">Green IT vám </w:t>
      </w:r>
      <w:r>
        <w:t>pomo</w:t>
      </w:r>
      <w:r w:rsidR="0049670C">
        <w:t>hou</w:t>
      </w:r>
      <w:r>
        <w:t xml:space="preserve"> porozumět, jak může mít IT na uhlíkovou stopu vaší organizace pozitivní dopad.</w:t>
      </w:r>
      <w:del w:id="28" w:author="Tereza" w:date="2009-03-12T13:30:00Z">
        <w:r w:rsidDel="00A90852">
          <w:delText xml:space="preserve"> </w:delText>
        </w:r>
      </w:del>
    </w:p>
    <w:p w:rsidR="00BE174C" w:rsidRDefault="00BE174C">
      <w:pPr>
        <w:pStyle w:val="Nadpis2"/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Co tedy děláme?</w:t>
      </w:r>
    </w:p>
    <w:p w:rsidR="00BE174C" w:rsidRDefault="00A90852">
      <w:pPr>
        <w:pStyle w:val="Normlnweb"/>
      </w:pPr>
      <w:ins w:id="29" w:author="Tereza" w:date="2009-03-12T13:31:00Z">
        <w:del w:id="30" w:author="Jana" w:date="2009-03-15T11:50:00Z">
          <w:r w:rsidDel="00A249A2">
            <w:delText xml:space="preserve">Společnost Capgemini </w:delText>
          </w:r>
        </w:del>
      </w:ins>
      <w:del w:id="31" w:author="Jana" w:date="2009-03-15T11:50:00Z">
        <w:r w:rsidR="00BE174C" w:rsidDel="00A249A2">
          <w:delText>P</w:delText>
        </w:r>
      </w:del>
      <w:ins w:id="32" w:author="Tereza" w:date="2009-03-12T13:31:00Z">
        <w:del w:id="33" w:author="Jana" w:date="2009-03-15T11:50:00Z">
          <w:r w:rsidDel="00A249A2">
            <w:delText>p</w:delText>
          </w:r>
        </w:del>
      </w:ins>
      <w:ins w:id="34" w:author="Jana" w:date="2009-03-15T11:50:00Z">
        <w:r w:rsidR="00A249A2">
          <w:t>P</w:t>
        </w:r>
      </w:ins>
      <w:r w:rsidR="00BE174C">
        <w:t>omáhá</w:t>
      </w:r>
      <w:del w:id="35" w:author="Tereza" w:date="2009-03-12T13:31:00Z">
        <w:r w:rsidR="00BE174C" w:rsidDel="00A90852">
          <w:delText>me</w:delText>
        </w:r>
      </w:del>
      <w:r w:rsidR="00BE174C">
        <w:t xml:space="preserve"> klientům přizpůsobovat strategie a převádět je do praxe</w:t>
      </w:r>
      <w:ins w:id="36" w:author="Tereza" w:date="2009-03-12T13:30:00Z">
        <w:r>
          <w:t>,</w:t>
        </w:r>
      </w:ins>
      <w:r w:rsidR="00BE174C">
        <w:t xml:space="preserve"> například nav</w:t>
      </w:r>
      <w:ins w:id="37" w:author="Tereza" w:date="2009-03-12T13:31:00Z">
        <w:r>
          <w:t xml:space="preserve">rhuje </w:t>
        </w:r>
      </w:ins>
      <w:del w:id="38" w:author="Tereza" w:date="2009-03-12T13:31:00Z">
        <w:r w:rsidR="00BE174C" w:rsidDel="00A90852">
          <w:delText xml:space="preserve">ržením </w:delText>
        </w:r>
      </w:del>
      <w:r w:rsidR="00BE174C">
        <w:t xml:space="preserve">strategie udržitelného vývoje, </w:t>
      </w:r>
      <w:del w:id="39" w:author="Tereza" w:date="2009-03-12T13:34:00Z">
        <w:r w:rsidR="00BE174C" w:rsidDel="006E3B8F">
          <w:delText>vymy</w:delText>
        </w:r>
      </w:del>
      <w:ins w:id="40" w:author="Tereza" w:date="2009-03-12T13:34:00Z">
        <w:r w:rsidR="006E3B8F">
          <w:t>vymýšlí</w:t>
        </w:r>
      </w:ins>
      <w:del w:id="41" w:author="Tereza" w:date="2009-03-12T13:34:00Z">
        <w:r w:rsidR="00BE174C" w:rsidDel="006E3B8F">
          <w:delText>šlením</w:delText>
        </w:r>
      </w:del>
      <w:r w:rsidR="00BE174C">
        <w:t xml:space="preserve"> udržiteln</w:t>
      </w:r>
      <w:ins w:id="42" w:author="Tereza" w:date="2009-03-12T13:34:00Z">
        <w:r w:rsidR="006E3B8F">
          <w:t>é</w:t>
        </w:r>
      </w:ins>
      <w:del w:id="43" w:author="Tereza" w:date="2009-03-12T13:34:00Z">
        <w:r w:rsidR="00BE174C" w:rsidDel="006E3B8F">
          <w:delText>ých</w:delText>
        </w:r>
      </w:del>
      <w:r w:rsidR="00BE174C">
        <w:t xml:space="preserve"> produkt</w:t>
      </w:r>
      <w:ins w:id="44" w:author="Tereza" w:date="2009-03-12T13:34:00Z">
        <w:r w:rsidR="006E3B8F">
          <w:t>y</w:t>
        </w:r>
      </w:ins>
      <w:del w:id="45" w:author="Tereza" w:date="2009-03-12T13:34:00Z">
        <w:r w:rsidR="00BE174C" w:rsidDel="006E3B8F">
          <w:delText>ů</w:delText>
        </w:r>
      </w:del>
      <w:r w:rsidR="00BE174C">
        <w:t xml:space="preserve"> a </w:t>
      </w:r>
      <w:del w:id="46" w:author="Tereza" w:date="2009-03-12T13:35:00Z">
        <w:r w:rsidR="00BE174C" w:rsidDel="006E3B8F">
          <w:delText xml:space="preserve">jejich </w:delText>
        </w:r>
      </w:del>
      <w:r w:rsidR="00BE174C">
        <w:t>uv</w:t>
      </w:r>
      <w:del w:id="47" w:author="Tereza" w:date="2009-03-12T13:35:00Z">
        <w:r w:rsidR="00BE174C" w:rsidDel="006E3B8F">
          <w:delText>edením</w:delText>
        </w:r>
      </w:del>
      <w:ins w:id="48" w:author="Tereza" w:date="2009-03-12T13:35:00Z">
        <w:r w:rsidR="006E3B8F">
          <w:t>ádí je</w:t>
        </w:r>
      </w:ins>
      <w:r w:rsidR="00BE174C">
        <w:t xml:space="preserve"> do praxe, </w:t>
      </w:r>
      <w:del w:id="49" w:author="Tereza" w:date="2009-03-12T13:35:00Z">
        <w:r w:rsidR="00BE174C" w:rsidDel="006E3B8F">
          <w:delText xml:space="preserve">určením </w:delText>
        </w:r>
      </w:del>
      <w:ins w:id="50" w:author="Tereza" w:date="2009-03-12T13:35:00Z">
        <w:r w:rsidR="006E3B8F">
          <w:t xml:space="preserve">určuje </w:t>
        </w:r>
      </w:ins>
      <w:r w:rsidR="00BE174C">
        <w:t>technologický</w:t>
      </w:r>
      <w:del w:id="51" w:author="Tereza" w:date="2009-03-12T13:35:00Z">
        <w:r w:rsidR="00BE174C" w:rsidDel="006E3B8F">
          <w:delText>ch</w:delText>
        </w:r>
      </w:del>
      <w:r w:rsidR="00BE174C">
        <w:t xml:space="preserve"> vývoj</w:t>
      </w:r>
      <w:del w:id="52" w:author="Tereza" w:date="2009-03-12T13:35:00Z">
        <w:r w:rsidR="00BE174C" w:rsidDel="006E3B8F">
          <w:delText>ů</w:delText>
        </w:r>
      </w:del>
      <w:r w:rsidR="00BE174C">
        <w:t>, kter</w:t>
      </w:r>
      <w:ins w:id="53" w:author="Tereza" w:date="2009-03-12T13:35:00Z">
        <w:r w:rsidR="006E3B8F">
          <w:t>ý</w:t>
        </w:r>
      </w:ins>
      <w:del w:id="54" w:author="Tereza" w:date="2009-03-12T13:35:00Z">
        <w:r w:rsidR="00BE174C" w:rsidDel="006E3B8F">
          <w:delText>é</w:delText>
        </w:r>
      </w:del>
      <w:r w:rsidR="00BE174C">
        <w:t xml:space="preserve"> </w:t>
      </w:r>
      <w:del w:id="55" w:author="Tereza" w:date="2009-03-12T13:35:00Z">
        <w:r w:rsidR="00BE174C" w:rsidDel="006E3B8F">
          <w:delText xml:space="preserve">mohou </w:delText>
        </w:r>
      </w:del>
      <w:ins w:id="56" w:author="Tereza" w:date="2009-03-12T13:35:00Z">
        <w:r w:rsidR="006E3B8F">
          <w:t xml:space="preserve">může </w:t>
        </w:r>
      </w:ins>
      <w:r w:rsidR="00BE174C">
        <w:t xml:space="preserve">ovlivnit konkurenceschopnost, </w:t>
      </w:r>
      <w:del w:id="57" w:author="Tereza" w:date="2009-03-12T13:35:00Z">
        <w:r w:rsidR="00BE174C" w:rsidDel="006E3B8F">
          <w:delText xml:space="preserve">zhodnocením </w:delText>
        </w:r>
      </w:del>
      <w:ins w:id="58" w:author="Tereza" w:date="2009-03-12T13:35:00Z">
        <w:r w:rsidR="006E3B8F">
          <w:t xml:space="preserve">zhodnocuje </w:t>
        </w:r>
      </w:ins>
      <w:r w:rsidR="00BE174C">
        <w:t>nezbytn</w:t>
      </w:r>
      <w:ins w:id="59" w:author="Tereza" w:date="2009-03-12T13:35:00Z">
        <w:r w:rsidR="006E3B8F">
          <w:t>é</w:t>
        </w:r>
      </w:ins>
      <w:del w:id="60" w:author="Tereza" w:date="2009-03-12T13:35:00Z">
        <w:r w:rsidR="00BE174C" w:rsidDel="006E3B8F">
          <w:delText>ých</w:delText>
        </w:r>
      </w:del>
      <w:r w:rsidR="00BE174C">
        <w:t xml:space="preserve"> změn</w:t>
      </w:r>
      <w:ins w:id="61" w:author="Tereza" w:date="2009-03-12T13:35:00Z">
        <w:r w:rsidR="006E3B8F">
          <w:t>y</w:t>
        </w:r>
      </w:ins>
      <w:r w:rsidR="00BE174C">
        <w:t xml:space="preserve"> na základě stávajících předpisů nebo předpovědí, </w:t>
      </w:r>
      <w:del w:id="62" w:author="Tereza" w:date="2009-03-12T13:35:00Z">
        <w:r w:rsidR="00BE174C" w:rsidDel="006E3B8F">
          <w:delText xml:space="preserve">vybudováním </w:delText>
        </w:r>
      </w:del>
      <w:proofErr w:type="spellStart"/>
      <w:ins w:id="63" w:author="Tereza" w:date="2009-03-12T13:35:00Z">
        <w:r w:rsidR="006E3B8F">
          <w:t>vy</w:t>
        </w:r>
        <w:del w:id="64" w:author="Martina Polčáková" w:date="2009-03-13T10:15:00Z">
          <w:r w:rsidR="006E3B8F" w:rsidDel="00D06209">
            <w:delText xml:space="preserve">budovává </w:delText>
          </w:r>
        </w:del>
      </w:ins>
      <w:ins w:id="65" w:author="Martina Polčáková" w:date="2009-03-13T10:15:00Z">
        <w:r w:rsidR="00D06209">
          <w:t>tváří</w:t>
        </w:r>
      </w:ins>
      <w:r w:rsidR="00BE174C">
        <w:t>výkazov</w:t>
      </w:r>
      <w:ins w:id="66" w:author="Tereza" w:date="2009-03-12T13:35:00Z">
        <w:r w:rsidR="006E3B8F">
          <w:t>é</w:t>
        </w:r>
      </w:ins>
      <w:proofErr w:type="spellEnd"/>
      <w:del w:id="67" w:author="Tereza" w:date="2009-03-12T13:35:00Z">
        <w:r w:rsidR="00BE174C" w:rsidDel="006E3B8F">
          <w:delText>ých</w:delText>
        </w:r>
      </w:del>
      <w:r w:rsidR="00BE174C">
        <w:t xml:space="preserve"> nástroj</w:t>
      </w:r>
      <w:ins w:id="68" w:author="Tereza" w:date="2009-03-12T13:35:00Z">
        <w:r w:rsidR="006E3B8F">
          <w:t>e</w:t>
        </w:r>
      </w:ins>
      <w:del w:id="69" w:author="Tereza" w:date="2009-03-12T13:35:00Z">
        <w:r w:rsidR="00BE174C" w:rsidDel="006E3B8F">
          <w:delText>ů</w:delText>
        </w:r>
      </w:del>
      <w:r w:rsidR="00BE174C">
        <w:t xml:space="preserve"> pro lepší pochopení, co je v sázce, a sled</w:t>
      </w:r>
      <w:ins w:id="70" w:author="Tereza" w:date="2009-03-12T13:36:00Z">
        <w:r w:rsidR="006E3B8F">
          <w:t>uje</w:t>
        </w:r>
      </w:ins>
      <w:del w:id="71" w:author="Tereza" w:date="2009-03-12T13:36:00Z">
        <w:r w:rsidR="00BE174C" w:rsidDel="006E3B8F">
          <w:delText>ování</w:delText>
        </w:r>
      </w:del>
      <w:r w:rsidR="00BE174C">
        <w:t xml:space="preserve"> pokrok</w:t>
      </w:r>
      <w:del w:id="72" w:author="Tereza" w:date="2009-03-12T13:36:00Z">
        <w:r w:rsidR="00BE174C" w:rsidDel="006E3B8F">
          <w:delText>ů</w:delText>
        </w:r>
      </w:del>
      <w:ins w:id="73" w:author="Tereza" w:date="2009-03-12T13:36:00Z">
        <w:r w:rsidR="006E3B8F">
          <w:t>y</w:t>
        </w:r>
      </w:ins>
      <w:r w:rsidR="00BE174C">
        <w:t>.</w:t>
      </w:r>
    </w:p>
    <w:p w:rsidR="00BE174C" w:rsidRDefault="00BE174C">
      <w:pPr>
        <w:pStyle w:val="Normlnweb"/>
      </w:pPr>
      <w:r>
        <w:t xml:space="preserve">Mezi příklady toho, jak </w:t>
      </w:r>
      <w:del w:id="74" w:author="Jana" w:date="2009-03-15T11:51:00Z">
        <w:r w:rsidDel="00A249A2">
          <w:delText xml:space="preserve">Capgemini </w:delText>
        </w:r>
      </w:del>
      <w:ins w:id="75" w:author="Jana" w:date="2009-03-15T11:51:00Z">
        <w:r w:rsidR="00A249A2">
          <w:t xml:space="preserve">firma </w:t>
        </w:r>
      </w:ins>
      <w:r>
        <w:t>uplatňuje principy společenské odpovědnosti firem a udržitelnosti, patří:</w:t>
      </w:r>
    </w:p>
    <w:p w:rsidR="00BE174C" w:rsidRDefault="00BE174C">
      <w:pPr>
        <w:numPr>
          <w:ilvl w:val="0"/>
          <w:numId w:val="1"/>
        </w:numPr>
        <w:spacing w:before="100" w:beforeAutospacing="1" w:after="100" w:afterAutospacing="1"/>
      </w:pPr>
      <w:r>
        <w:t xml:space="preserve">Příležitosti pro zelené IT: například klientská zařízení, zpracování dat na straně serveru, technologie pomáhající snižovat množství odpadu, lepší hospodaření s dlouhodobým majetkem, optimalizace serverových farem </w:t>
      </w:r>
    </w:p>
    <w:p w:rsidR="00BE174C" w:rsidRDefault="00BE174C">
      <w:pPr>
        <w:numPr>
          <w:ilvl w:val="0"/>
          <w:numId w:val="1"/>
        </w:numPr>
        <w:spacing w:before="100" w:beforeAutospacing="1" w:after="100" w:afterAutospacing="1"/>
      </w:pPr>
      <w:r>
        <w:t xml:space="preserve">Vývoje v zelených datových centrech: včetně virtualizace a konsolidace IT infrastruktury, spolupráce se specializovanými firmami na vývoji nejmodernějších datových center, opětovné využití odpadního tepla, zajištění energeticky </w:t>
      </w:r>
      <w:proofErr w:type="gramStart"/>
      <w:r>
        <w:t>úsporných  výměn</w:t>
      </w:r>
      <w:proofErr w:type="gramEnd"/>
      <w:r>
        <w:t xml:space="preserve"> produktů </w:t>
      </w:r>
    </w:p>
    <w:p w:rsidR="00BE174C" w:rsidRDefault="00BE174C">
      <w:pPr>
        <w:numPr>
          <w:ilvl w:val="0"/>
          <w:numId w:val="1"/>
        </w:numPr>
        <w:spacing w:before="100" w:beforeAutospacing="1" w:after="100" w:afterAutospacing="1"/>
      </w:pPr>
      <w:hyperlink r:id="rId6" w:tooltip="sustainable desktop strategies" w:history="1">
        <w:r>
          <w:rPr>
            <w:rStyle w:val="Hypertextovodkaz"/>
          </w:rPr>
          <w:t>Udržitelné strategie stolních počítačů</w:t>
        </w:r>
      </w:hyperlink>
      <w:r>
        <w:t>: Zlepšení zachování energie</w:t>
      </w:r>
      <w:ins w:id="76" w:author="Tereza" w:date="2009-03-12T13:38:00Z">
        <w:r w:rsidR="006E3B8F">
          <w:t xml:space="preserve"> takovým</w:t>
        </w:r>
      </w:ins>
      <w:r>
        <w:t xml:space="preserve"> způsobem, který je finančně přijatelný, aniž by byly ohroženy služby, výkon nebo produktivita </w:t>
      </w:r>
    </w:p>
    <w:p w:rsidR="00BE174C" w:rsidRDefault="00BE174C">
      <w:pPr>
        <w:numPr>
          <w:ilvl w:val="0"/>
          <w:numId w:val="1"/>
        </w:numPr>
        <w:spacing w:before="100" w:beforeAutospacing="1" w:after="100" w:afterAutospacing="1"/>
      </w:pPr>
      <w:r>
        <w:lastRenderedPageBreak/>
        <w:t xml:space="preserve">Usnadnění ASE pro prodejce spotřebitelských výrobků za účelem identifikace problémů a řešení v oblasti udržitelnosti, které určí podobu budoucího hodnotového řetězce </w:t>
      </w:r>
    </w:p>
    <w:p w:rsidR="00BE174C" w:rsidRDefault="00BE174C">
      <w:pPr>
        <w:numPr>
          <w:ilvl w:val="0"/>
          <w:numId w:val="1"/>
        </w:numPr>
        <w:spacing w:before="100" w:beforeAutospacing="1" w:after="100" w:afterAutospacing="1"/>
      </w:pPr>
      <w:r>
        <w:t xml:space="preserve">Obchodní modely a nabídka udržitelné energie </w:t>
      </w:r>
    </w:p>
    <w:p w:rsidR="00BE174C" w:rsidRDefault="00BE174C">
      <w:pPr>
        <w:numPr>
          <w:ilvl w:val="0"/>
          <w:numId w:val="1"/>
        </w:numPr>
        <w:spacing w:before="100" w:beforeAutospacing="1" w:after="100" w:afterAutospacing="1"/>
      </w:pPr>
      <w:r>
        <w:t xml:space="preserve">Nabídka několika produktů poradenských služeb v oblasti společenské odpovědnosti firem, například </w:t>
      </w:r>
      <w:ins w:id="77" w:author="Tereza" w:date="2009-03-12T13:39:00Z">
        <w:r w:rsidR="006E3B8F">
          <w:t>s</w:t>
        </w:r>
      </w:ins>
      <w:del w:id="78" w:author="Tereza" w:date="2009-03-12T13:39:00Z">
        <w:r w:rsidDel="006E3B8F">
          <w:delText>S</w:delText>
        </w:r>
      </w:del>
      <w:r>
        <w:t xml:space="preserve">polečenská odpovědnost firem v řízení dodavatelského řetězce, </w:t>
      </w:r>
      <w:del w:id="79" w:author="Tereza" w:date="2009-03-12T13:39:00Z">
        <w:r w:rsidDel="006E3B8F">
          <w:delText>N</w:delText>
        </w:r>
      </w:del>
      <w:ins w:id="80" w:author="Tereza" w:date="2009-03-12T13:39:00Z">
        <w:r w:rsidR="006E3B8F">
          <w:t>n</w:t>
        </w:r>
      </w:ins>
      <w:r>
        <w:t xml:space="preserve">ástroj pro zmenšení uhlíkové stopy, </w:t>
      </w:r>
      <w:ins w:id="81" w:author="Tereza" w:date="2009-03-12T13:39:00Z">
        <w:r w:rsidR="006E3B8F">
          <w:t>s</w:t>
        </w:r>
      </w:ins>
      <w:del w:id="82" w:author="Tereza" w:date="2009-03-12T13:39:00Z">
        <w:r w:rsidDel="006E3B8F">
          <w:delText>S</w:delText>
        </w:r>
      </w:del>
      <w:r>
        <w:t>polečenská odpovědnost firem jako součást řízení výkonnosti</w:t>
      </w:r>
    </w:p>
    <w:p w:rsidR="00BE174C" w:rsidRDefault="00BE174C">
      <w:pPr>
        <w:pStyle w:val="Normlnweb"/>
      </w:pPr>
      <w:r>
        <w:t>Spolupracujeme s několika obchodními partnery na projektech, které řeší problémy společenské odpovědnosti firem a udržitelnosti, zejména v oblasti zeleného IT. Součástí těchto projektů je práce na řešeních</w:t>
      </w:r>
      <w:ins w:id="83" w:author="Tereza" w:date="2009-03-12T13:41:00Z">
        <w:r w:rsidR="006E3B8F">
          <w:t>, která</w:t>
        </w:r>
      </w:ins>
      <w:del w:id="84" w:author="Tereza" w:date="2009-03-12T13:41:00Z">
        <w:r w:rsidDel="006E3B8F">
          <w:delText xml:space="preserve"> ke</w:delText>
        </w:r>
      </w:del>
      <w:r>
        <w:t xml:space="preserve"> </w:t>
      </w:r>
      <w:del w:id="85" w:author="Tereza" w:date="2009-03-12T13:41:00Z">
        <w:r w:rsidDel="006E3B8F">
          <w:delText xml:space="preserve">snížení </w:delText>
        </w:r>
      </w:del>
      <w:ins w:id="86" w:author="Tereza" w:date="2009-03-12T13:41:00Z">
        <w:r w:rsidR="006E3B8F">
          <w:t xml:space="preserve">snižují </w:t>
        </w:r>
      </w:ins>
      <w:r>
        <w:t>dopad</w:t>
      </w:r>
      <w:del w:id="87" w:author="Tereza" w:date="2009-03-12T13:41:00Z">
        <w:r w:rsidDel="006E3B8F">
          <w:delText>ů</w:delText>
        </w:r>
      </w:del>
      <w:ins w:id="88" w:author="Tereza" w:date="2009-03-12T13:41:00Z">
        <w:r w:rsidR="006E3B8F">
          <w:t>y</w:t>
        </w:r>
      </w:ins>
      <w:r>
        <w:t xml:space="preserve"> IT na životní prostředí pomocí úspor energie, virtualizace datových center</w:t>
      </w:r>
      <w:ins w:id="89" w:author="Tereza" w:date="2009-03-12T13:42:00Z">
        <w:r w:rsidR="006E3B8F">
          <w:t>,</w:t>
        </w:r>
      </w:ins>
      <w:del w:id="90" w:author="Tereza" w:date="2009-03-12T13:42:00Z">
        <w:r w:rsidDel="006E3B8F">
          <w:delText xml:space="preserve"> a</w:delText>
        </w:r>
      </w:del>
      <w:r>
        <w:t xml:space="preserve"> recyklace a likvidace dlouhodobého majetku v oblasti IT. Nástroj pro zachování energie vyvinutý spolkem </w:t>
      </w:r>
      <w:hyperlink r:id="rId7" w:tooltip="Smart Energy Alliance" w:history="1">
        <w:r>
          <w:rPr>
            <w:rStyle w:val="Hypertextovodkaz"/>
          </w:rPr>
          <w:t>Smart Energy Alliance</w:t>
        </w:r>
      </w:hyperlink>
      <w:r>
        <w:t xml:space="preserve"> je jen jedním z příkladů. </w:t>
      </w:r>
    </w:p>
    <w:p w:rsidR="00BE174C" w:rsidRDefault="00BE174C"/>
    <w:sectPr w:rsidR="00BE1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02B84"/>
    <w:multiLevelType w:val="multilevel"/>
    <w:tmpl w:val="1EE0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trackRevisions/>
  <w:defaultTabStop w:val="708"/>
  <w:hyphenationZone w:val="425"/>
  <w:characterSpacingControl w:val="doNotCompress"/>
  <w:compat/>
  <w:rsids>
    <w:rsidRoot w:val="0004731E"/>
    <w:rsid w:val="000041C0"/>
    <w:rsid w:val="000052E5"/>
    <w:rsid w:val="000134E8"/>
    <w:rsid w:val="00015EB9"/>
    <w:rsid w:val="00016EFC"/>
    <w:rsid w:val="000268C3"/>
    <w:rsid w:val="0003193D"/>
    <w:rsid w:val="00032AE3"/>
    <w:rsid w:val="000335DB"/>
    <w:rsid w:val="00036CA0"/>
    <w:rsid w:val="000374E9"/>
    <w:rsid w:val="00043998"/>
    <w:rsid w:val="00045645"/>
    <w:rsid w:val="000470C3"/>
    <w:rsid w:val="0004731E"/>
    <w:rsid w:val="00054CA8"/>
    <w:rsid w:val="000557D8"/>
    <w:rsid w:val="00055FF8"/>
    <w:rsid w:val="00062E61"/>
    <w:rsid w:val="00066661"/>
    <w:rsid w:val="000706F4"/>
    <w:rsid w:val="00071B85"/>
    <w:rsid w:val="00076E73"/>
    <w:rsid w:val="00081896"/>
    <w:rsid w:val="00085D82"/>
    <w:rsid w:val="00086A68"/>
    <w:rsid w:val="000873AB"/>
    <w:rsid w:val="0008756D"/>
    <w:rsid w:val="00091284"/>
    <w:rsid w:val="000925A1"/>
    <w:rsid w:val="00094764"/>
    <w:rsid w:val="00094856"/>
    <w:rsid w:val="000A02B9"/>
    <w:rsid w:val="000A142A"/>
    <w:rsid w:val="000B2D97"/>
    <w:rsid w:val="000B2F5E"/>
    <w:rsid w:val="000B3298"/>
    <w:rsid w:val="000C1D76"/>
    <w:rsid w:val="000C1DF6"/>
    <w:rsid w:val="000C210C"/>
    <w:rsid w:val="000C61CD"/>
    <w:rsid w:val="000D7970"/>
    <w:rsid w:val="000E28C0"/>
    <w:rsid w:val="000E5735"/>
    <w:rsid w:val="000F1590"/>
    <w:rsid w:val="000F1E67"/>
    <w:rsid w:val="000F216D"/>
    <w:rsid w:val="000F3208"/>
    <w:rsid w:val="000F5486"/>
    <w:rsid w:val="000F5926"/>
    <w:rsid w:val="000F5F02"/>
    <w:rsid w:val="000F7B08"/>
    <w:rsid w:val="0010249A"/>
    <w:rsid w:val="00111FF1"/>
    <w:rsid w:val="0011281A"/>
    <w:rsid w:val="001146FD"/>
    <w:rsid w:val="00122A1D"/>
    <w:rsid w:val="00123737"/>
    <w:rsid w:val="00123996"/>
    <w:rsid w:val="00127AEC"/>
    <w:rsid w:val="00132C02"/>
    <w:rsid w:val="0013302B"/>
    <w:rsid w:val="00134203"/>
    <w:rsid w:val="00134730"/>
    <w:rsid w:val="00141471"/>
    <w:rsid w:val="001473DC"/>
    <w:rsid w:val="001549E7"/>
    <w:rsid w:val="00154E60"/>
    <w:rsid w:val="0016180F"/>
    <w:rsid w:val="00163B86"/>
    <w:rsid w:val="00175435"/>
    <w:rsid w:val="00193383"/>
    <w:rsid w:val="00193F87"/>
    <w:rsid w:val="00195525"/>
    <w:rsid w:val="0019585E"/>
    <w:rsid w:val="00195CB4"/>
    <w:rsid w:val="00196E3A"/>
    <w:rsid w:val="001B58DB"/>
    <w:rsid w:val="001B5A6B"/>
    <w:rsid w:val="001B6907"/>
    <w:rsid w:val="001C327B"/>
    <w:rsid w:val="001D014C"/>
    <w:rsid w:val="001E159D"/>
    <w:rsid w:val="001F21FA"/>
    <w:rsid w:val="00200872"/>
    <w:rsid w:val="00202662"/>
    <w:rsid w:val="00203BD9"/>
    <w:rsid w:val="00204B8D"/>
    <w:rsid w:val="00211BBF"/>
    <w:rsid w:val="00212C84"/>
    <w:rsid w:val="00215D2E"/>
    <w:rsid w:val="00216851"/>
    <w:rsid w:val="00217C60"/>
    <w:rsid w:val="0022207F"/>
    <w:rsid w:val="0022370D"/>
    <w:rsid w:val="00233682"/>
    <w:rsid w:val="00237D88"/>
    <w:rsid w:val="002448A7"/>
    <w:rsid w:val="00244A69"/>
    <w:rsid w:val="00247144"/>
    <w:rsid w:val="002534BC"/>
    <w:rsid w:val="0025383C"/>
    <w:rsid w:val="00253ED5"/>
    <w:rsid w:val="00254A27"/>
    <w:rsid w:val="00261119"/>
    <w:rsid w:val="00261750"/>
    <w:rsid w:val="00261E00"/>
    <w:rsid w:val="00262805"/>
    <w:rsid w:val="00265082"/>
    <w:rsid w:val="0026519D"/>
    <w:rsid w:val="00274081"/>
    <w:rsid w:val="00274AB5"/>
    <w:rsid w:val="0027601B"/>
    <w:rsid w:val="00276DCD"/>
    <w:rsid w:val="00280E1D"/>
    <w:rsid w:val="00281CE4"/>
    <w:rsid w:val="0029132D"/>
    <w:rsid w:val="00291375"/>
    <w:rsid w:val="002929C6"/>
    <w:rsid w:val="00297EBC"/>
    <w:rsid w:val="002A3A49"/>
    <w:rsid w:val="002A46A3"/>
    <w:rsid w:val="002A47F5"/>
    <w:rsid w:val="002A6489"/>
    <w:rsid w:val="002A6568"/>
    <w:rsid w:val="002B3B26"/>
    <w:rsid w:val="002B3CDE"/>
    <w:rsid w:val="002B60D3"/>
    <w:rsid w:val="002C467D"/>
    <w:rsid w:val="002D1849"/>
    <w:rsid w:val="002D32EC"/>
    <w:rsid w:val="002D3F95"/>
    <w:rsid w:val="002D7D04"/>
    <w:rsid w:val="002E7734"/>
    <w:rsid w:val="002E7EBD"/>
    <w:rsid w:val="002F40EC"/>
    <w:rsid w:val="002F4B29"/>
    <w:rsid w:val="002F6319"/>
    <w:rsid w:val="002F73A6"/>
    <w:rsid w:val="00304767"/>
    <w:rsid w:val="00305C52"/>
    <w:rsid w:val="003167D2"/>
    <w:rsid w:val="00317D0A"/>
    <w:rsid w:val="00323052"/>
    <w:rsid w:val="00332802"/>
    <w:rsid w:val="003449BA"/>
    <w:rsid w:val="00344DF7"/>
    <w:rsid w:val="003536C0"/>
    <w:rsid w:val="003549D3"/>
    <w:rsid w:val="00355CD4"/>
    <w:rsid w:val="003574CA"/>
    <w:rsid w:val="003607B1"/>
    <w:rsid w:val="00361C9E"/>
    <w:rsid w:val="00365188"/>
    <w:rsid w:val="0036561B"/>
    <w:rsid w:val="00365A65"/>
    <w:rsid w:val="00366275"/>
    <w:rsid w:val="00371EE6"/>
    <w:rsid w:val="003725C5"/>
    <w:rsid w:val="003731B1"/>
    <w:rsid w:val="00376579"/>
    <w:rsid w:val="00376C19"/>
    <w:rsid w:val="00380754"/>
    <w:rsid w:val="00380E9D"/>
    <w:rsid w:val="003813FF"/>
    <w:rsid w:val="00383C28"/>
    <w:rsid w:val="00384BD5"/>
    <w:rsid w:val="003905CA"/>
    <w:rsid w:val="00394698"/>
    <w:rsid w:val="003975C8"/>
    <w:rsid w:val="003A3796"/>
    <w:rsid w:val="003A5CD7"/>
    <w:rsid w:val="003B4571"/>
    <w:rsid w:val="003B486F"/>
    <w:rsid w:val="003B5530"/>
    <w:rsid w:val="003B63B8"/>
    <w:rsid w:val="003C103D"/>
    <w:rsid w:val="003C624F"/>
    <w:rsid w:val="003D1312"/>
    <w:rsid w:val="003D5C0B"/>
    <w:rsid w:val="003D6D2F"/>
    <w:rsid w:val="003E5260"/>
    <w:rsid w:val="003F0137"/>
    <w:rsid w:val="003F0BE5"/>
    <w:rsid w:val="003F4D2B"/>
    <w:rsid w:val="003F5A3C"/>
    <w:rsid w:val="003F66A0"/>
    <w:rsid w:val="003F6C3E"/>
    <w:rsid w:val="00415997"/>
    <w:rsid w:val="00443119"/>
    <w:rsid w:val="004446EF"/>
    <w:rsid w:val="0044658E"/>
    <w:rsid w:val="00456573"/>
    <w:rsid w:val="00464585"/>
    <w:rsid w:val="00467D84"/>
    <w:rsid w:val="00474349"/>
    <w:rsid w:val="00474FE5"/>
    <w:rsid w:val="0047667E"/>
    <w:rsid w:val="00481285"/>
    <w:rsid w:val="00483E01"/>
    <w:rsid w:val="00486CC3"/>
    <w:rsid w:val="00487B59"/>
    <w:rsid w:val="0049670C"/>
    <w:rsid w:val="004A0FDD"/>
    <w:rsid w:val="004A3553"/>
    <w:rsid w:val="004B13E7"/>
    <w:rsid w:val="004B2937"/>
    <w:rsid w:val="004B6782"/>
    <w:rsid w:val="004C5926"/>
    <w:rsid w:val="004C70DA"/>
    <w:rsid w:val="004D5456"/>
    <w:rsid w:val="004D5E6F"/>
    <w:rsid w:val="004E030D"/>
    <w:rsid w:val="004E68AD"/>
    <w:rsid w:val="004F0257"/>
    <w:rsid w:val="004F4870"/>
    <w:rsid w:val="004F7AEB"/>
    <w:rsid w:val="0050524A"/>
    <w:rsid w:val="00513778"/>
    <w:rsid w:val="005205D1"/>
    <w:rsid w:val="00524F36"/>
    <w:rsid w:val="0053031A"/>
    <w:rsid w:val="00542616"/>
    <w:rsid w:val="00543BBF"/>
    <w:rsid w:val="00547E4F"/>
    <w:rsid w:val="0055062F"/>
    <w:rsid w:val="00551022"/>
    <w:rsid w:val="00552CCF"/>
    <w:rsid w:val="00554611"/>
    <w:rsid w:val="005610F2"/>
    <w:rsid w:val="00561556"/>
    <w:rsid w:val="00563CE6"/>
    <w:rsid w:val="005644C6"/>
    <w:rsid w:val="005664FA"/>
    <w:rsid w:val="00567934"/>
    <w:rsid w:val="00573191"/>
    <w:rsid w:val="005740E2"/>
    <w:rsid w:val="0057556B"/>
    <w:rsid w:val="00585181"/>
    <w:rsid w:val="00585888"/>
    <w:rsid w:val="00587CFF"/>
    <w:rsid w:val="005907CE"/>
    <w:rsid w:val="00590A35"/>
    <w:rsid w:val="00591E5C"/>
    <w:rsid w:val="005A20FE"/>
    <w:rsid w:val="005A6544"/>
    <w:rsid w:val="005A7A64"/>
    <w:rsid w:val="005B2612"/>
    <w:rsid w:val="005B4B92"/>
    <w:rsid w:val="005C02CB"/>
    <w:rsid w:val="005C665B"/>
    <w:rsid w:val="005D398E"/>
    <w:rsid w:val="005D3F18"/>
    <w:rsid w:val="005D4449"/>
    <w:rsid w:val="005D5BDA"/>
    <w:rsid w:val="005D5D5A"/>
    <w:rsid w:val="005D69D8"/>
    <w:rsid w:val="005E351A"/>
    <w:rsid w:val="005E58BA"/>
    <w:rsid w:val="005E5C93"/>
    <w:rsid w:val="005E727E"/>
    <w:rsid w:val="005F3D9D"/>
    <w:rsid w:val="005F4020"/>
    <w:rsid w:val="005F6F33"/>
    <w:rsid w:val="005F73B3"/>
    <w:rsid w:val="005F75A2"/>
    <w:rsid w:val="005F7C47"/>
    <w:rsid w:val="006074E8"/>
    <w:rsid w:val="00610304"/>
    <w:rsid w:val="00611362"/>
    <w:rsid w:val="00616229"/>
    <w:rsid w:val="00622FAD"/>
    <w:rsid w:val="00630360"/>
    <w:rsid w:val="00632ACC"/>
    <w:rsid w:val="00632E02"/>
    <w:rsid w:val="00634D7F"/>
    <w:rsid w:val="00636E98"/>
    <w:rsid w:val="00637623"/>
    <w:rsid w:val="0064555B"/>
    <w:rsid w:val="00650705"/>
    <w:rsid w:val="006515CB"/>
    <w:rsid w:val="00653A09"/>
    <w:rsid w:val="00656456"/>
    <w:rsid w:val="00660592"/>
    <w:rsid w:val="00671143"/>
    <w:rsid w:val="00672EFC"/>
    <w:rsid w:val="00676867"/>
    <w:rsid w:val="00683B31"/>
    <w:rsid w:val="0068556C"/>
    <w:rsid w:val="00691179"/>
    <w:rsid w:val="00694044"/>
    <w:rsid w:val="00694F95"/>
    <w:rsid w:val="00695803"/>
    <w:rsid w:val="006A59D6"/>
    <w:rsid w:val="006A60BA"/>
    <w:rsid w:val="006B6EBB"/>
    <w:rsid w:val="006B7044"/>
    <w:rsid w:val="006B7933"/>
    <w:rsid w:val="006C10EA"/>
    <w:rsid w:val="006C1798"/>
    <w:rsid w:val="006C317D"/>
    <w:rsid w:val="006C644A"/>
    <w:rsid w:val="006C788B"/>
    <w:rsid w:val="006E2850"/>
    <w:rsid w:val="006E3B8F"/>
    <w:rsid w:val="006E6039"/>
    <w:rsid w:val="006F0374"/>
    <w:rsid w:val="006F0476"/>
    <w:rsid w:val="006F06BC"/>
    <w:rsid w:val="006F12D5"/>
    <w:rsid w:val="006F4430"/>
    <w:rsid w:val="006F4DC7"/>
    <w:rsid w:val="006F5932"/>
    <w:rsid w:val="006F59C8"/>
    <w:rsid w:val="006F5F4B"/>
    <w:rsid w:val="00704751"/>
    <w:rsid w:val="00707CA5"/>
    <w:rsid w:val="00711735"/>
    <w:rsid w:val="00712598"/>
    <w:rsid w:val="007201B1"/>
    <w:rsid w:val="007208E8"/>
    <w:rsid w:val="0072411D"/>
    <w:rsid w:val="007254D5"/>
    <w:rsid w:val="00726921"/>
    <w:rsid w:val="00727545"/>
    <w:rsid w:val="0073133B"/>
    <w:rsid w:val="00740E2C"/>
    <w:rsid w:val="0075680A"/>
    <w:rsid w:val="007613C9"/>
    <w:rsid w:val="007632D2"/>
    <w:rsid w:val="00763B46"/>
    <w:rsid w:val="007644EF"/>
    <w:rsid w:val="0076514D"/>
    <w:rsid w:val="0077149E"/>
    <w:rsid w:val="00771A91"/>
    <w:rsid w:val="00771E37"/>
    <w:rsid w:val="00773586"/>
    <w:rsid w:val="00773611"/>
    <w:rsid w:val="00776351"/>
    <w:rsid w:val="0078020C"/>
    <w:rsid w:val="007942D3"/>
    <w:rsid w:val="00795EF9"/>
    <w:rsid w:val="007976A9"/>
    <w:rsid w:val="00797CB6"/>
    <w:rsid w:val="007A1E53"/>
    <w:rsid w:val="007A33B4"/>
    <w:rsid w:val="007A342A"/>
    <w:rsid w:val="007B13DB"/>
    <w:rsid w:val="007B3427"/>
    <w:rsid w:val="007C0813"/>
    <w:rsid w:val="007C1651"/>
    <w:rsid w:val="007C1D4C"/>
    <w:rsid w:val="007C2604"/>
    <w:rsid w:val="007C3DB2"/>
    <w:rsid w:val="007C5CCF"/>
    <w:rsid w:val="007D2857"/>
    <w:rsid w:val="007D4974"/>
    <w:rsid w:val="007D4EF8"/>
    <w:rsid w:val="007D72FC"/>
    <w:rsid w:val="007E07F8"/>
    <w:rsid w:val="007E5CEA"/>
    <w:rsid w:val="007F29C6"/>
    <w:rsid w:val="0080128C"/>
    <w:rsid w:val="00801989"/>
    <w:rsid w:val="00810CCA"/>
    <w:rsid w:val="008117FF"/>
    <w:rsid w:val="00811DA3"/>
    <w:rsid w:val="008141AE"/>
    <w:rsid w:val="00814F01"/>
    <w:rsid w:val="00815494"/>
    <w:rsid w:val="008154FF"/>
    <w:rsid w:val="00820A95"/>
    <w:rsid w:val="00820D75"/>
    <w:rsid w:val="00821D73"/>
    <w:rsid w:val="00824C1C"/>
    <w:rsid w:val="00832317"/>
    <w:rsid w:val="008340B9"/>
    <w:rsid w:val="00840F94"/>
    <w:rsid w:val="00851A04"/>
    <w:rsid w:val="00852655"/>
    <w:rsid w:val="00852A6A"/>
    <w:rsid w:val="00852D56"/>
    <w:rsid w:val="0086065C"/>
    <w:rsid w:val="00860E4D"/>
    <w:rsid w:val="0086552C"/>
    <w:rsid w:val="00870C99"/>
    <w:rsid w:val="0088765C"/>
    <w:rsid w:val="00893F55"/>
    <w:rsid w:val="0089490F"/>
    <w:rsid w:val="00894C62"/>
    <w:rsid w:val="008956A3"/>
    <w:rsid w:val="008A0040"/>
    <w:rsid w:val="008A6239"/>
    <w:rsid w:val="008A7C20"/>
    <w:rsid w:val="008B1843"/>
    <w:rsid w:val="008B21BF"/>
    <w:rsid w:val="008B4AA9"/>
    <w:rsid w:val="008C5915"/>
    <w:rsid w:val="008C5D79"/>
    <w:rsid w:val="008C61A7"/>
    <w:rsid w:val="008C75A8"/>
    <w:rsid w:val="008C7CB1"/>
    <w:rsid w:val="008D03EA"/>
    <w:rsid w:val="008D3316"/>
    <w:rsid w:val="008E3C02"/>
    <w:rsid w:val="008E75FF"/>
    <w:rsid w:val="008F0526"/>
    <w:rsid w:val="008F5C28"/>
    <w:rsid w:val="00904BF1"/>
    <w:rsid w:val="00910AF4"/>
    <w:rsid w:val="00911143"/>
    <w:rsid w:val="0091140E"/>
    <w:rsid w:val="00914931"/>
    <w:rsid w:val="00914972"/>
    <w:rsid w:val="009178BB"/>
    <w:rsid w:val="0092231B"/>
    <w:rsid w:val="009256BB"/>
    <w:rsid w:val="009351C0"/>
    <w:rsid w:val="00936969"/>
    <w:rsid w:val="00941D01"/>
    <w:rsid w:val="00943933"/>
    <w:rsid w:val="00950231"/>
    <w:rsid w:val="009535A9"/>
    <w:rsid w:val="009543C1"/>
    <w:rsid w:val="00954958"/>
    <w:rsid w:val="00955B1C"/>
    <w:rsid w:val="00960FEF"/>
    <w:rsid w:val="00961126"/>
    <w:rsid w:val="00961660"/>
    <w:rsid w:val="00961EF9"/>
    <w:rsid w:val="00964C70"/>
    <w:rsid w:val="009678ED"/>
    <w:rsid w:val="0097120B"/>
    <w:rsid w:val="00973129"/>
    <w:rsid w:val="00980EBE"/>
    <w:rsid w:val="00981428"/>
    <w:rsid w:val="00981479"/>
    <w:rsid w:val="00982089"/>
    <w:rsid w:val="009844C1"/>
    <w:rsid w:val="009877F4"/>
    <w:rsid w:val="00990058"/>
    <w:rsid w:val="0099711E"/>
    <w:rsid w:val="009973F7"/>
    <w:rsid w:val="00997E5F"/>
    <w:rsid w:val="009A5499"/>
    <w:rsid w:val="009A7CDF"/>
    <w:rsid w:val="009B5831"/>
    <w:rsid w:val="009C62AB"/>
    <w:rsid w:val="009C762C"/>
    <w:rsid w:val="009D1F91"/>
    <w:rsid w:val="009D423F"/>
    <w:rsid w:val="009D5788"/>
    <w:rsid w:val="009D584B"/>
    <w:rsid w:val="009D5A9F"/>
    <w:rsid w:val="009D7617"/>
    <w:rsid w:val="009E08DA"/>
    <w:rsid w:val="009E1B26"/>
    <w:rsid w:val="009E577E"/>
    <w:rsid w:val="009E6B83"/>
    <w:rsid w:val="009F2100"/>
    <w:rsid w:val="009F2147"/>
    <w:rsid w:val="009F5218"/>
    <w:rsid w:val="009F5E5F"/>
    <w:rsid w:val="009F7661"/>
    <w:rsid w:val="00A046DC"/>
    <w:rsid w:val="00A147C9"/>
    <w:rsid w:val="00A16DA4"/>
    <w:rsid w:val="00A23FB1"/>
    <w:rsid w:val="00A249A2"/>
    <w:rsid w:val="00A25E83"/>
    <w:rsid w:val="00A35865"/>
    <w:rsid w:val="00A35BD1"/>
    <w:rsid w:val="00A35F50"/>
    <w:rsid w:val="00A409FB"/>
    <w:rsid w:val="00A40D74"/>
    <w:rsid w:val="00A4340B"/>
    <w:rsid w:val="00A4586E"/>
    <w:rsid w:val="00A461D8"/>
    <w:rsid w:val="00A5216B"/>
    <w:rsid w:val="00A52BF3"/>
    <w:rsid w:val="00A5618C"/>
    <w:rsid w:val="00A575B3"/>
    <w:rsid w:val="00A61922"/>
    <w:rsid w:val="00A61B79"/>
    <w:rsid w:val="00A63611"/>
    <w:rsid w:val="00A71E8F"/>
    <w:rsid w:val="00A80B7D"/>
    <w:rsid w:val="00A832E6"/>
    <w:rsid w:val="00A86408"/>
    <w:rsid w:val="00A90852"/>
    <w:rsid w:val="00A92856"/>
    <w:rsid w:val="00A94663"/>
    <w:rsid w:val="00AA11D6"/>
    <w:rsid w:val="00AA3E54"/>
    <w:rsid w:val="00AB6C0A"/>
    <w:rsid w:val="00AC11BB"/>
    <w:rsid w:val="00AC37F2"/>
    <w:rsid w:val="00AC4756"/>
    <w:rsid w:val="00AC4A55"/>
    <w:rsid w:val="00AC7C2B"/>
    <w:rsid w:val="00AD0AD5"/>
    <w:rsid w:val="00AD285B"/>
    <w:rsid w:val="00AE139D"/>
    <w:rsid w:val="00AE6C16"/>
    <w:rsid w:val="00AF241B"/>
    <w:rsid w:val="00B03790"/>
    <w:rsid w:val="00B038A8"/>
    <w:rsid w:val="00B04C75"/>
    <w:rsid w:val="00B07CF4"/>
    <w:rsid w:val="00B10601"/>
    <w:rsid w:val="00B12533"/>
    <w:rsid w:val="00B13245"/>
    <w:rsid w:val="00B141F7"/>
    <w:rsid w:val="00B17471"/>
    <w:rsid w:val="00B20658"/>
    <w:rsid w:val="00B33659"/>
    <w:rsid w:val="00B35DBC"/>
    <w:rsid w:val="00B361D7"/>
    <w:rsid w:val="00B4042A"/>
    <w:rsid w:val="00B41D4E"/>
    <w:rsid w:val="00B562FE"/>
    <w:rsid w:val="00B61D61"/>
    <w:rsid w:val="00B64F2B"/>
    <w:rsid w:val="00B65FE2"/>
    <w:rsid w:val="00B703AB"/>
    <w:rsid w:val="00B728EE"/>
    <w:rsid w:val="00B73DFE"/>
    <w:rsid w:val="00B74C15"/>
    <w:rsid w:val="00B76E7D"/>
    <w:rsid w:val="00B827E3"/>
    <w:rsid w:val="00B8430D"/>
    <w:rsid w:val="00B85924"/>
    <w:rsid w:val="00B94607"/>
    <w:rsid w:val="00B96287"/>
    <w:rsid w:val="00BA14C1"/>
    <w:rsid w:val="00BA2154"/>
    <w:rsid w:val="00BA3945"/>
    <w:rsid w:val="00BA6A40"/>
    <w:rsid w:val="00BA6CC9"/>
    <w:rsid w:val="00BB0506"/>
    <w:rsid w:val="00BB26FE"/>
    <w:rsid w:val="00BB4DBE"/>
    <w:rsid w:val="00BB5023"/>
    <w:rsid w:val="00BB6449"/>
    <w:rsid w:val="00BC5805"/>
    <w:rsid w:val="00BD1F8E"/>
    <w:rsid w:val="00BD27BC"/>
    <w:rsid w:val="00BD2F38"/>
    <w:rsid w:val="00BD4C32"/>
    <w:rsid w:val="00BE174C"/>
    <w:rsid w:val="00BE4993"/>
    <w:rsid w:val="00BF3C13"/>
    <w:rsid w:val="00C03EE9"/>
    <w:rsid w:val="00C0453C"/>
    <w:rsid w:val="00C04DF6"/>
    <w:rsid w:val="00C05716"/>
    <w:rsid w:val="00C20AC6"/>
    <w:rsid w:val="00C21080"/>
    <w:rsid w:val="00C21822"/>
    <w:rsid w:val="00C27260"/>
    <w:rsid w:val="00C353E9"/>
    <w:rsid w:val="00C41B73"/>
    <w:rsid w:val="00C437C6"/>
    <w:rsid w:val="00C463E6"/>
    <w:rsid w:val="00C47626"/>
    <w:rsid w:val="00C51046"/>
    <w:rsid w:val="00C51593"/>
    <w:rsid w:val="00C54D92"/>
    <w:rsid w:val="00C57BA6"/>
    <w:rsid w:val="00C71E48"/>
    <w:rsid w:val="00C72F0E"/>
    <w:rsid w:val="00C74A1D"/>
    <w:rsid w:val="00C777EA"/>
    <w:rsid w:val="00C8539C"/>
    <w:rsid w:val="00C85DD9"/>
    <w:rsid w:val="00C91B9C"/>
    <w:rsid w:val="00C92ECD"/>
    <w:rsid w:val="00C94473"/>
    <w:rsid w:val="00CA3446"/>
    <w:rsid w:val="00CA3E25"/>
    <w:rsid w:val="00CA7618"/>
    <w:rsid w:val="00CB1D7A"/>
    <w:rsid w:val="00CB3CA5"/>
    <w:rsid w:val="00CB6689"/>
    <w:rsid w:val="00CC4FE1"/>
    <w:rsid w:val="00CD01C9"/>
    <w:rsid w:val="00CD3E37"/>
    <w:rsid w:val="00CE0D3B"/>
    <w:rsid w:val="00CE13FC"/>
    <w:rsid w:val="00CE2F37"/>
    <w:rsid w:val="00CE4669"/>
    <w:rsid w:val="00CE64B8"/>
    <w:rsid w:val="00CF7DD2"/>
    <w:rsid w:val="00D001BC"/>
    <w:rsid w:val="00D02CA3"/>
    <w:rsid w:val="00D03B72"/>
    <w:rsid w:val="00D06209"/>
    <w:rsid w:val="00D0685E"/>
    <w:rsid w:val="00D078F2"/>
    <w:rsid w:val="00D07C88"/>
    <w:rsid w:val="00D10029"/>
    <w:rsid w:val="00D108B9"/>
    <w:rsid w:val="00D11D1A"/>
    <w:rsid w:val="00D13DD2"/>
    <w:rsid w:val="00D17A2E"/>
    <w:rsid w:val="00D21913"/>
    <w:rsid w:val="00D243EE"/>
    <w:rsid w:val="00D32C33"/>
    <w:rsid w:val="00D34B8C"/>
    <w:rsid w:val="00D35907"/>
    <w:rsid w:val="00D36355"/>
    <w:rsid w:val="00D37997"/>
    <w:rsid w:val="00D417BB"/>
    <w:rsid w:val="00D52AC4"/>
    <w:rsid w:val="00D54130"/>
    <w:rsid w:val="00D545E4"/>
    <w:rsid w:val="00D57AAF"/>
    <w:rsid w:val="00D622D4"/>
    <w:rsid w:val="00D635E2"/>
    <w:rsid w:val="00D64C50"/>
    <w:rsid w:val="00D67C1C"/>
    <w:rsid w:val="00D72AFB"/>
    <w:rsid w:val="00D75217"/>
    <w:rsid w:val="00D772BF"/>
    <w:rsid w:val="00D82E99"/>
    <w:rsid w:val="00D9494E"/>
    <w:rsid w:val="00D96155"/>
    <w:rsid w:val="00D96C8B"/>
    <w:rsid w:val="00DA20BB"/>
    <w:rsid w:val="00DA2E0D"/>
    <w:rsid w:val="00DA4454"/>
    <w:rsid w:val="00DA6D6E"/>
    <w:rsid w:val="00DB23DF"/>
    <w:rsid w:val="00DC0F5F"/>
    <w:rsid w:val="00DC5514"/>
    <w:rsid w:val="00DC6DA0"/>
    <w:rsid w:val="00DE2BE1"/>
    <w:rsid w:val="00DE41F5"/>
    <w:rsid w:val="00DF060C"/>
    <w:rsid w:val="00DF2332"/>
    <w:rsid w:val="00DF51A4"/>
    <w:rsid w:val="00E01554"/>
    <w:rsid w:val="00E05776"/>
    <w:rsid w:val="00E11113"/>
    <w:rsid w:val="00E12B8D"/>
    <w:rsid w:val="00E23515"/>
    <w:rsid w:val="00E256FD"/>
    <w:rsid w:val="00E26C8F"/>
    <w:rsid w:val="00E33A15"/>
    <w:rsid w:val="00E34C2C"/>
    <w:rsid w:val="00E378FA"/>
    <w:rsid w:val="00E37CDD"/>
    <w:rsid w:val="00E41407"/>
    <w:rsid w:val="00E41E32"/>
    <w:rsid w:val="00E45FD0"/>
    <w:rsid w:val="00E509AA"/>
    <w:rsid w:val="00E52FCB"/>
    <w:rsid w:val="00E57CB7"/>
    <w:rsid w:val="00E636B2"/>
    <w:rsid w:val="00E72C0D"/>
    <w:rsid w:val="00E74F88"/>
    <w:rsid w:val="00E82FAD"/>
    <w:rsid w:val="00E927B6"/>
    <w:rsid w:val="00E92910"/>
    <w:rsid w:val="00EA149F"/>
    <w:rsid w:val="00EA1EF6"/>
    <w:rsid w:val="00EA2B57"/>
    <w:rsid w:val="00EA39DF"/>
    <w:rsid w:val="00EA42D1"/>
    <w:rsid w:val="00EA4897"/>
    <w:rsid w:val="00EA541D"/>
    <w:rsid w:val="00EB0B36"/>
    <w:rsid w:val="00EB1031"/>
    <w:rsid w:val="00EB46A6"/>
    <w:rsid w:val="00EC7EA0"/>
    <w:rsid w:val="00ED659F"/>
    <w:rsid w:val="00ED6A29"/>
    <w:rsid w:val="00ED7BD4"/>
    <w:rsid w:val="00EE3C6B"/>
    <w:rsid w:val="00EE5589"/>
    <w:rsid w:val="00EE5FBC"/>
    <w:rsid w:val="00EE686C"/>
    <w:rsid w:val="00EF18C2"/>
    <w:rsid w:val="00F124DB"/>
    <w:rsid w:val="00F12F5B"/>
    <w:rsid w:val="00F13688"/>
    <w:rsid w:val="00F15F19"/>
    <w:rsid w:val="00F16EF4"/>
    <w:rsid w:val="00F2240C"/>
    <w:rsid w:val="00F24842"/>
    <w:rsid w:val="00F25554"/>
    <w:rsid w:val="00F256F5"/>
    <w:rsid w:val="00F32477"/>
    <w:rsid w:val="00F34B86"/>
    <w:rsid w:val="00F3524F"/>
    <w:rsid w:val="00F35BE2"/>
    <w:rsid w:val="00F36579"/>
    <w:rsid w:val="00F37D08"/>
    <w:rsid w:val="00F46F85"/>
    <w:rsid w:val="00F50E39"/>
    <w:rsid w:val="00F51824"/>
    <w:rsid w:val="00F52536"/>
    <w:rsid w:val="00F557C7"/>
    <w:rsid w:val="00F56E4E"/>
    <w:rsid w:val="00F62503"/>
    <w:rsid w:val="00F62FF2"/>
    <w:rsid w:val="00F639C7"/>
    <w:rsid w:val="00F65129"/>
    <w:rsid w:val="00F6755B"/>
    <w:rsid w:val="00F778BE"/>
    <w:rsid w:val="00F803B3"/>
    <w:rsid w:val="00F80AE4"/>
    <w:rsid w:val="00F80D69"/>
    <w:rsid w:val="00F83497"/>
    <w:rsid w:val="00F84D0D"/>
    <w:rsid w:val="00F94DD9"/>
    <w:rsid w:val="00FA027E"/>
    <w:rsid w:val="00FA15A8"/>
    <w:rsid w:val="00FA227F"/>
    <w:rsid w:val="00FA23BD"/>
    <w:rsid w:val="00FA3C3A"/>
    <w:rsid w:val="00FA7744"/>
    <w:rsid w:val="00FB02A1"/>
    <w:rsid w:val="00FB1E5F"/>
    <w:rsid w:val="00FC28FB"/>
    <w:rsid w:val="00FC3BF3"/>
    <w:rsid w:val="00FD0BE5"/>
    <w:rsid w:val="00FD22D2"/>
    <w:rsid w:val="00FD458F"/>
    <w:rsid w:val="00FD5495"/>
    <w:rsid w:val="00FE49B6"/>
    <w:rsid w:val="00FF5BEE"/>
    <w:rsid w:val="00FF643A"/>
    <w:rsid w:val="00FF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rPr>
      <w:rFonts w:cs="Times New Roman"/>
      <w:color w:val="0000FF"/>
      <w:u w:val="singl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Textbubliny">
    <w:name w:val="Balloon Text"/>
    <w:basedOn w:val="Normln"/>
    <w:semiHidden/>
    <w:rsid w:val="00A90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pgemini.com/industries/ener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pgemini.com/resources/thought_leadership/save_energy_costs_without_compromise/" TargetMode="External"/><Relationship Id="rId5" Type="http://schemas.openxmlformats.org/officeDocument/2006/relationships/hyperlink" Target="http://www.capgemini.com/about/corporateresponsibilit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Green IT</vt:lpstr>
    </vt:vector>
  </TitlesOfParts>
  <Company>Virklis, a.s.</Company>
  <LinksUpToDate>false</LinksUpToDate>
  <CharactersWithSpaces>3832</CharactersWithSpaces>
  <SharedDoc>false</SharedDoc>
  <HLinks>
    <vt:vector size="18" baseType="variant">
      <vt:variant>
        <vt:i4>7340073</vt:i4>
      </vt:variant>
      <vt:variant>
        <vt:i4>6</vt:i4>
      </vt:variant>
      <vt:variant>
        <vt:i4>0</vt:i4>
      </vt:variant>
      <vt:variant>
        <vt:i4>5</vt:i4>
      </vt:variant>
      <vt:variant>
        <vt:lpwstr>http://www.capgemini.com/industries/energy</vt:lpwstr>
      </vt:variant>
      <vt:variant>
        <vt:lpwstr/>
      </vt:variant>
      <vt:variant>
        <vt:i4>5046382</vt:i4>
      </vt:variant>
      <vt:variant>
        <vt:i4>3</vt:i4>
      </vt:variant>
      <vt:variant>
        <vt:i4>0</vt:i4>
      </vt:variant>
      <vt:variant>
        <vt:i4>5</vt:i4>
      </vt:variant>
      <vt:variant>
        <vt:lpwstr>http://www.capgemini.com/resources/thought_leadership/save_energy_costs_without_compromise/</vt:lpwstr>
      </vt:variant>
      <vt:variant>
        <vt:lpwstr/>
      </vt:variant>
      <vt:variant>
        <vt:i4>3670141</vt:i4>
      </vt:variant>
      <vt:variant>
        <vt:i4>0</vt:i4>
      </vt:variant>
      <vt:variant>
        <vt:i4>0</vt:i4>
      </vt:variant>
      <vt:variant>
        <vt:i4>5</vt:i4>
      </vt:variant>
      <vt:variant>
        <vt:lpwstr>http://www.capgemini.com/about/corporateresponsibility/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 IT</dc:title>
  <dc:subject/>
  <dc:creator>Martina Polčáková</dc:creator>
  <cp:keywords/>
  <dc:description/>
  <cp:lastModifiedBy>Jana</cp:lastModifiedBy>
  <cp:revision>2</cp:revision>
  <dcterms:created xsi:type="dcterms:W3CDTF">2009-03-15T10:52:00Z</dcterms:created>
  <dcterms:modified xsi:type="dcterms:W3CDTF">2009-03-15T10:52:00Z</dcterms:modified>
</cp:coreProperties>
</file>